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ins w:author="dmtr “apkoht”" w:id="0" w:date="2022-11-26T15:50:56Z"/>
          <w:sz w:val="20"/>
          <w:szCs w:val="20"/>
        </w:rPr>
      </w:pPr>
      <w:ins w:author="dmtr “apkoht”" w:id="0" w:date="2022-11-26T15:50:56Z">
        <w:r w:rsidDel="00000000" w:rsidR="00000000" w:rsidRPr="00000000">
          <w:rPr>
            <w:rtl w:val="0"/>
          </w:rPr>
          <w:t xml:space="preserve">Mariah Carey - </w:t>
        </w:r>
        <w:r w:rsidDel="00000000" w:rsidR="00000000" w:rsidRPr="00000000">
          <w:rPr>
            <w:rtl w:val="0"/>
          </w:rPr>
          <w:t xml:space="preserve">All I Want for Christmas Is You</w:t>
        </w:r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02">
      <w:pPr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Pokemon S1 Theme - K</w:t>
      </w:r>
    </w:p>
    <w:p w:rsidR="00000000" w:rsidDel="00000000" w:rsidP="00000000" w:rsidRDefault="00000000" w:rsidRPr="00000000" w14:paraId="00000003">
      <w:pPr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Pokemon - Unbeatable - K (If I can find it, as Celestia is my witness, this WILL happen) [I will try.]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Amazing Grace - M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Scotland the Brave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Blow the Man Down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Drunken Sailor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Soul Blade - Theme of Cervantes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Mario Music (unspecified)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Classic Overworld Them</w:t>
      </w:r>
      <w:del w:author="Anonymous" w:id="1" w:date="2021-01-30T13:00:54Z">
        <w:r w:rsidDel="00000000" w:rsidR="00000000" w:rsidRPr="00000000">
          <w:rPr>
            <w:sz w:val="20"/>
            <w:szCs w:val="20"/>
            <w:rtl w:val="0"/>
          </w:rPr>
          <w:delText xml:space="preserve">e</w:delText>
        </w:r>
      </w:del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Classic Underground Theme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Classic Underwater Theme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Classic Boo House Theme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Boss Theme (as there is no “Classic” boss theme, I think the Koopaling Boss theme from SMW is the most iconic as “classic”)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Todd Stalter - Counterbalance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Pokemon RGBY - Route 4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Pokemon RGBY - Battle - K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Pokemon RGBY - Lavender Town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Metroid Music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Metroid Prime 2 Theme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Owl City - Fireflies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Final Fantasy - Kefka’s Theme - M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Firefly theme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Deus Ex Theme Song (First game)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Istanbul, Not Constantinople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Skillet - Monster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The Hobbit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Far Over the Misty Mountains Cold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That’s What Bilbo Baggins Hates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Gurren Lagaan - Theme -M (Unless you can get it first, and better.)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ins w:author="felipe virguez" w:id="2" w:date="2022-01-12T09:47:14Z">
        <w:r w:rsidDel="00000000" w:rsidR="00000000" w:rsidRPr="00000000">
          <w:fldChar w:fldCharType="begin"/>
        </w:r>
        <w:r w:rsidDel="00000000" w:rsidR="00000000" w:rsidRPr="00000000">
          <w:instrText xml:space="preserve">HYPERLINK "http://community.playstarbound.com/index.php?threads/the-great-collection-of-starbound-songs-and-how-to-put-em-in.48081/page-4#post-1522534"</w:instrText>
        </w:r>
        <w:r w:rsidDel="00000000" w:rsidR="00000000" w:rsidRPr="00000000">
          <w:fldChar w:fldCharType="separate"/>
        </w:r>
        <w:r w:rsidDel="00000000" w:rsidR="00000000" w:rsidRPr="00000000">
          <w:rPr>
            <w:sz w:val="20"/>
            <w:szCs w:val="20"/>
            <w:rtl w:val="0"/>
          </w:rPr>
          <w:t xml:space="preserve">ttp://community.playstarbound.com/index.php?threads/the-great-collection-of-starbound-songs-and-how-to-put-em-in.48081/page-4#post-1522534</w:t>
        </w:r>
        <w:r w:rsidDel="00000000" w:rsidR="00000000" w:rsidRPr="00000000">
          <w:fldChar w:fldCharType="end"/>
        </w:r>
      </w:ins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</w:t>
        </w:r>
      </w:hyperlink>
      <w:del w:author="felipe virguez" w:id="2" w:date="2022-01-12T09:47:14Z">
        <w:r w:rsidDel="00000000" w:rsidR="00000000" w:rsidRPr="00000000">
          <w:fldChar w:fldCharType="begin"/>
        </w:r>
        <w:r w:rsidDel="00000000" w:rsidR="00000000" w:rsidRPr="00000000">
          <w:delInstrText xml:space="preserve">HYPERLINK "http://community.playstarbound.com/index.php?threads/the-great-collection-of-starbound-songs-and-how-to-put-em-in.48081/page-4#post-1522534"</w:delInstrText>
        </w:r>
        <w:r w:rsidDel="00000000" w:rsidR="00000000" w:rsidRPr="00000000">
          <w:fldChar w:fldCharType="separate"/>
        </w:r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delText xml:space="preserve">ttp://community.playstarbound.com/index.php?threads/the-great-collection-of-starbound-songs-and-how-to-put-em-in.48081/page-4#post-1522534</w:delText>
        </w:r>
        <w:r w:rsidDel="00000000" w:rsidR="00000000" w:rsidRPr="00000000">
          <w:fldChar w:fldCharType="end"/>
        </w:r>
      </w:del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Sonic ‘06 - His World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Darude - Sandstorm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Undertale - Ruins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Undertale - Nyeh Heh Heh!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Undertale - Waterfall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Undertale - Temmie Village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Undertale - MEGALOVANIA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Lullaby For a Princess - Ponyphonic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OneShot - Children of the Ruins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Doctor Who Theme Song (10th Doctor if possible)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ELO - Mr Blue Sky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CARRY ON MY WAYWARD SON (KANSAS)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ins w:author="james carret" w:id="3" w:date="2019-03-20T16:07:34Z"/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Zelda II The Adventure of Link: Palace Theme</w:t>
      </w:r>
      <w:ins w:author="james carret" w:id="3" w:date="2019-03-20T16:07:34Z">
        <w:commentRangeStart w:id="0"/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ins w:author="james carret" w:id="3" w:date="2019-03-20T16:07:34Z">
        <w:r w:rsidDel="00000000" w:rsidR="00000000" w:rsidRPr="00000000">
          <w:rPr>
            <w:sz w:val="20"/>
            <w:szCs w:val="20"/>
            <w:rtl w:val="0"/>
          </w:rPr>
          <w:t xml:space="preserve">Stuck in the Middle With You - Stealers Wheel</w:t>
        </w:r>
      </w:ins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ins w:author="Anonymous" w:id="4" w:date="2017-10-27T01:15:26Z">
        <w:del w:author="Anonymous" w:id="5" w:date="2017-10-27T01:15:36Z">
          <w:r w:rsidDel="00000000" w:rsidR="00000000" w:rsidRPr="00000000">
            <w:rPr>
              <w:sz w:val="20"/>
              <w:szCs w:val="20"/>
              <w:rtl w:val="0"/>
            </w:rPr>
            <w:delText xml:space="preserve">Zelda’s</w:delText>
          </w:r>
        </w:del>
      </w:ins>
      <w:del w:author="Anonymous" w:id="5" w:date="2017-10-27T01:15:36Z"/>
      <w:ins w:author="Anonymous" w:id="6" w:date="2017-10-27T01:15:31Z">
        <w:del w:author="Anonymous" w:id="5" w:date="2017-10-27T01:15:36Z">
          <w:r w:rsidDel="00000000" w:rsidR="00000000" w:rsidRPr="00000000">
            <w:rPr>
              <w:sz w:val="20"/>
              <w:szCs w:val="20"/>
              <w:rtl w:val="0"/>
            </w:rPr>
            <w:delText xml:space="preserve"> Lul</w:delText>
          </w:r>
        </w:del>
      </w:ins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Note: Look out for idiots.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|Self-Compose| (All Middy)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Bastion - Build that Wall (Maybe.)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Resources: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http://www.midishrine.com/</w:t>
        </w:r>
      </w:hyperlink>
      <w:ins w:author="Wiz4rdo" w:id="7" w:date="2019-11-28T15:57:00Z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;</w:t>
        </w:r>
      </w:ins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hyperlink r:id="rId9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http://vip.aersia.net/vip.swf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hyperlink r:id="rId10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http://www.animezen.net/midis/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hyperlink r:id="rId11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http://www.rpgamer.com/games/ff/ff6/ff6mid.html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hyperlink r:id="rId12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http://www.khinsider.com/midi/n64/paper-mario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hyperlink r:id="rId13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http://josh.agarrado.net/music/anime/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hyperlink r:id="rId14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http://ichigos.com/sheets/a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hyperlink r:id="rId15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http://www.vgmusic.com/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hyperlink r:id="rId16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http://tinyurl.com/starboundsong</w:t>
        </w:r>
      </w:hyperlink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hyperlink r:id="rId1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http://reissendewoelfe.de/abc/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hyperlink r:id="rId1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http://www.lotro-abc.com/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" w:top="144" w:left="144" w:right="144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james carret" w:id="0" w:date="2019-03-20T16:09:33Z"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plz?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rpgamer.com/games/ff/ff6/ff6mid.html" TargetMode="External"/><Relationship Id="rId10" Type="http://schemas.openxmlformats.org/officeDocument/2006/relationships/hyperlink" Target="http://www.animezen.net/midis/" TargetMode="External"/><Relationship Id="rId13" Type="http://schemas.openxmlformats.org/officeDocument/2006/relationships/hyperlink" Target="http://josh.agarrado.net/music/anime/" TargetMode="External"/><Relationship Id="rId12" Type="http://schemas.openxmlformats.org/officeDocument/2006/relationships/hyperlink" Target="http://www.khinsider.com/midi/n64/paper-mario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://vip.aersia.net/vip.swf" TargetMode="External"/><Relationship Id="rId15" Type="http://schemas.openxmlformats.org/officeDocument/2006/relationships/hyperlink" Target="http://www.vgmusic.com/" TargetMode="External"/><Relationship Id="rId14" Type="http://schemas.openxmlformats.org/officeDocument/2006/relationships/hyperlink" Target="http://ichigos.com/sheets/a" TargetMode="External"/><Relationship Id="rId17" Type="http://schemas.openxmlformats.org/officeDocument/2006/relationships/hyperlink" Target="http://reissendewoelfe.de/abc/" TargetMode="External"/><Relationship Id="rId16" Type="http://schemas.openxmlformats.org/officeDocument/2006/relationships/hyperlink" Target="http://tinyurl.com/starboundsong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18" Type="http://schemas.openxmlformats.org/officeDocument/2006/relationships/hyperlink" Target="http://www.lotro-abc.com/" TargetMode="External"/><Relationship Id="rId7" Type="http://schemas.openxmlformats.org/officeDocument/2006/relationships/hyperlink" Target="http://community.playstarbound.com/index.php?threads/the-great-collection-of-starbound-songs-and-how-to-put-em-in.48081/page-4#post-1522534" TargetMode="External"/><Relationship Id="rId8" Type="http://schemas.openxmlformats.org/officeDocument/2006/relationships/hyperlink" Target="http://www.midishrin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